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1616"/>
      </w:tblGrid>
      <w:tr w:rsidR="00490271" w:rsidTr="004A1A9F">
        <w:tc>
          <w:tcPr>
            <w:tcW w:w="3498" w:type="dxa"/>
          </w:tcPr>
          <w:p w:rsidR="00490271" w:rsidRPr="003C0ADA" w:rsidRDefault="00490271" w:rsidP="004A1A9F">
            <w:pPr>
              <w:spacing w:after="0" w:line="240" w:lineRule="auto"/>
              <w:jc w:val="both"/>
              <w:rPr>
                <w:rFonts w:ascii="Times New Roman" w:hAnsi="Times New Roman" w:cs="Times New Roman"/>
                <w:sz w:val="20"/>
                <w:szCs w:val="24"/>
              </w:rPr>
            </w:pPr>
            <w:bookmarkStart w:id="0" w:name="_GoBack"/>
            <w:bookmarkEnd w:id="0"/>
            <w:r>
              <w:rPr>
                <w:rFonts w:ascii="Times New Roman" w:hAnsi="Times New Roman" w:cs="Times New Roman"/>
                <w:sz w:val="20"/>
                <w:szCs w:val="24"/>
              </w:rPr>
              <w:t>…………………………………………</w:t>
            </w:r>
          </w:p>
        </w:tc>
        <w:tc>
          <w:tcPr>
            <w:tcW w:w="1604" w:type="dxa"/>
          </w:tcPr>
          <w:p w:rsidR="00490271" w:rsidRPr="003C0ADA" w:rsidRDefault="00490271" w:rsidP="004A1A9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w:t>
            </w:r>
          </w:p>
        </w:tc>
      </w:tr>
      <w:tr w:rsidR="00490271" w:rsidTr="004A1A9F">
        <w:tc>
          <w:tcPr>
            <w:tcW w:w="3498"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miejscowość</w:t>
            </w:r>
          </w:p>
        </w:tc>
        <w:tc>
          <w:tcPr>
            <w:tcW w:w="1604" w:type="dxa"/>
          </w:tcPr>
          <w:p w:rsidR="00490271" w:rsidRPr="003C0ADA" w:rsidRDefault="00490271" w:rsidP="004A1A9F">
            <w:pPr>
              <w:spacing w:after="0" w:line="240" w:lineRule="auto"/>
              <w:jc w:val="center"/>
              <w:rPr>
                <w:rFonts w:ascii="Times New Roman" w:hAnsi="Times New Roman" w:cs="Times New Roman"/>
                <w:i/>
                <w:sz w:val="16"/>
                <w:szCs w:val="24"/>
              </w:rPr>
            </w:pPr>
            <w:r>
              <w:rPr>
                <w:rFonts w:ascii="Times New Roman" w:hAnsi="Times New Roman" w:cs="Times New Roman"/>
                <w:i/>
                <w:sz w:val="16"/>
                <w:szCs w:val="24"/>
              </w:rPr>
              <w:t>data</w:t>
            </w:r>
          </w:p>
        </w:tc>
      </w:tr>
    </w:tbl>
    <w:p w:rsidR="00490271" w:rsidRDefault="00490271" w:rsidP="004A1A9F">
      <w:pPr>
        <w:spacing w:after="0" w:line="240" w:lineRule="auto"/>
        <w:ind w:firstLine="4320"/>
        <w:jc w:val="right"/>
        <w:rPr>
          <w:rFonts w:ascii="Times New Roman" w:eastAsia="Times New Roman" w:hAnsi="Times New Roman" w:cs="Times New Roman"/>
          <w:szCs w:val="24"/>
          <w:lang w:eastAsia="pl-PL"/>
        </w:rPr>
      </w:pPr>
    </w:p>
    <w:p w:rsidR="00490271" w:rsidRPr="00333238" w:rsidRDefault="00490271" w:rsidP="004A1A9F">
      <w:pPr>
        <w:spacing w:after="0" w:line="240" w:lineRule="auto"/>
        <w:ind w:firstLine="4320"/>
        <w:jc w:val="right"/>
        <w:rPr>
          <w:rFonts w:ascii="Times New Roman" w:eastAsia="Times New Roman" w:hAnsi="Times New Roman"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6"/>
        <w:gridCol w:w="1081"/>
        <w:gridCol w:w="393"/>
        <w:gridCol w:w="393"/>
        <w:gridCol w:w="394"/>
        <w:gridCol w:w="394"/>
        <w:gridCol w:w="394"/>
        <w:gridCol w:w="395"/>
        <w:gridCol w:w="402"/>
        <w:gridCol w:w="394"/>
        <w:gridCol w:w="394"/>
        <w:gridCol w:w="394"/>
        <w:gridCol w:w="394"/>
        <w:gridCol w:w="395"/>
      </w:tblGrid>
      <w:tr w:rsidR="00490271" w:rsidTr="004A1A9F">
        <w:tc>
          <w:tcPr>
            <w:tcW w:w="3794"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c>
          <w:tcPr>
            <w:tcW w:w="1134" w:type="dxa"/>
            <w:tcBorders>
              <w:right w:val="single" w:sz="4" w:space="0" w:color="auto"/>
            </w:tcBorders>
          </w:tcPr>
          <w:p w:rsidR="00490271" w:rsidRDefault="00490271" w:rsidP="004A1A9F">
            <w:pPr>
              <w:spacing w:after="0" w:line="240" w:lineRule="auto"/>
              <w:jc w:val="both"/>
              <w:rPr>
                <w:rFonts w:ascii="Times New Roman" w:eastAsia="Times New Roman" w:hAnsi="Times New Roman"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left w:val="single" w:sz="4" w:space="0" w:color="auto"/>
              <w:right w:val="single" w:sz="4" w:space="0" w:color="auto"/>
            </w:tcBorders>
          </w:tcPr>
          <w:p w:rsidR="00490271" w:rsidRPr="00B22270" w:rsidRDefault="00490271" w:rsidP="004A1A9F">
            <w:pPr>
              <w:spacing w:after="0" w:line="240" w:lineRule="auto"/>
              <w:jc w:val="center"/>
              <w:rPr>
                <w:rFonts w:ascii="Times New Roman" w:eastAsia="Times New Roman" w:hAnsi="Times New Roman" w:cs="Times New Roman"/>
                <w:sz w:val="32"/>
                <w:szCs w:val="24"/>
                <w:lang w:eastAsia="pl-PL"/>
              </w:rPr>
            </w:pPr>
            <w:r w:rsidRPr="00B22270">
              <w:rPr>
                <w:rFonts w:ascii="Times New Roman" w:eastAsia="Times New Roman" w:hAnsi="Times New Roman"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22270" w:rsidRDefault="00490271" w:rsidP="004A1A9F">
            <w:pPr>
              <w:spacing w:after="0" w:line="240" w:lineRule="auto"/>
              <w:jc w:val="both"/>
              <w:rPr>
                <w:rFonts w:ascii="Times New Roman" w:eastAsia="Times New Roman" w:hAnsi="Times New Roman" w:cs="Times New Roman"/>
                <w:sz w:val="32"/>
                <w:szCs w:val="24"/>
                <w:lang w:eastAsia="pl-PL"/>
              </w:rPr>
            </w:pPr>
          </w:p>
        </w:tc>
      </w:tr>
      <w:tr w:rsidR="00490271" w:rsidTr="00CF781C">
        <w:tc>
          <w:tcPr>
            <w:tcW w:w="379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pieczęć szkoły</w:t>
            </w:r>
          </w:p>
        </w:tc>
        <w:tc>
          <w:tcPr>
            <w:tcW w:w="1134"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p>
        </w:tc>
        <w:tc>
          <w:tcPr>
            <w:tcW w:w="4850" w:type="dxa"/>
            <w:gridSpan w:val="12"/>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identyfikator szkoły</w:t>
            </w:r>
          </w:p>
        </w:tc>
      </w:tr>
    </w:tbl>
    <w:p w:rsidR="00490271" w:rsidRDefault="00490271" w:rsidP="004A1A9F">
      <w:pPr>
        <w:spacing w:after="0" w:line="240" w:lineRule="auto"/>
        <w:jc w:val="both"/>
        <w:rPr>
          <w:rFonts w:ascii="Times New Roman" w:eastAsia="Times New Roman" w:hAnsi="Times New Roman" w:cs="Times New Roman"/>
          <w:sz w:val="24"/>
          <w:szCs w:val="24"/>
          <w:lang w:eastAsia="pl-PL"/>
        </w:rPr>
      </w:pPr>
    </w:p>
    <w:p w:rsidR="00490271" w:rsidRPr="00333238" w:rsidRDefault="00490271" w:rsidP="004A1A9F">
      <w:pPr>
        <w:spacing w:after="0" w:line="240" w:lineRule="auto"/>
        <w:jc w:val="both"/>
        <w:rPr>
          <w:rFonts w:ascii="Times New Roman" w:eastAsia="Times New Roman" w:hAnsi="Times New Roman"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Tr="00CF781C">
        <w:tc>
          <w:tcPr>
            <w:tcW w:w="5134" w:type="dxa"/>
          </w:tcPr>
          <w:p w:rsidR="00490271" w:rsidRPr="003C0ADA" w:rsidRDefault="00490271" w:rsidP="004A1A9F">
            <w:pPr>
              <w:spacing w:after="0" w:line="240" w:lineRule="auto"/>
              <w:ind w:right="-108"/>
              <w:jc w:val="both"/>
              <w:rPr>
                <w:rFonts w:ascii="Times New Roman" w:eastAsia="Times New Roman" w:hAnsi="Times New Roman" w:cs="Times New Roman"/>
                <w:b/>
                <w:sz w:val="20"/>
                <w:szCs w:val="24"/>
                <w:lang w:eastAsia="pl-PL"/>
              </w:rPr>
            </w:pPr>
            <w:r w:rsidRPr="003C0ADA">
              <w:rPr>
                <w:rFonts w:ascii="Times New Roman" w:eastAsia="Times New Roman" w:hAnsi="Times New Roman" w:cs="Times New Roman"/>
                <w:b/>
                <w:sz w:val="20"/>
                <w:szCs w:val="24"/>
                <w:lang w:eastAsia="pl-PL"/>
              </w:rPr>
              <w:t>Dyrektor</w:t>
            </w:r>
            <w:r>
              <w:rPr>
                <w:rFonts w:ascii="Times New Roman" w:eastAsia="Times New Roman" w:hAnsi="Times New Roman" w:cs="Times New Roman"/>
                <w:b/>
                <w:sz w:val="20"/>
                <w:szCs w:val="24"/>
                <w:lang w:eastAsia="pl-PL"/>
              </w:rPr>
              <w:t xml:space="preserve"> Okręgowej Komisji Egzaminacyjnej </w:t>
            </w:r>
          </w:p>
        </w:tc>
      </w:tr>
      <w:tr w:rsidR="00490271" w:rsidTr="00CF781C">
        <w:tc>
          <w:tcPr>
            <w:tcW w:w="5134" w:type="dxa"/>
          </w:tcPr>
          <w:p w:rsidR="00490271" w:rsidRPr="003C0ADA" w:rsidRDefault="00490271" w:rsidP="004A1A9F">
            <w:pPr>
              <w:spacing w:before="240" w:after="0" w:line="240" w:lineRule="auto"/>
              <w:ind w:right="-108"/>
              <w:jc w:val="both"/>
              <w:rPr>
                <w:rFonts w:ascii="Times New Roman" w:eastAsia="Times New Roman" w:hAnsi="Times New Roman" w:cs="Times New Roman"/>
                <w:sz w:val="20"/>
                <w:szCs w:val="24"/>
                <w:lang w:eastAsia="pl-PL"/>
              </w:rPr>
            </w:pPr>
            <w:r>
              <w:rPr>
                <w:rFonts w:ascii="Times New Roman" w:eastAsia="Times New Roman" w:hAnsi="Times New Roman" w:cs="Times New Roman"/>
                <w:b/>
                <w:sz w:val="20"/>
                <w:szCs w:val="24"/>
                <w:lang w:eastAsia="pl-PL"/>
              </w:rPr>
              <w:t>w</w:t>
            </w:r>
            <w:r w:rsidRPr="003C0ADA">
              <w:rPr>
                <w:rFonts w:ascii="Times New Roman" w:eastAsia="Times New Roman" w:hAnsi="Times New Roman" w:cs="Times New Roman"/>
                <w:b/>
                <w:sz w:val="20"/>
                <w:szCs w:val="24"/>
                <w:lang w:eastAsia="pl-PL"/>
              </w:rPr>
              <w:t>/we</w:t>
            </w:r>
            <w:r>
              <w:rPr>
                <w:rFonts w:ascii="Times New Roman" w:eastAsia="Times New Roman" w:hAnsi="Times New Roman" w:cs="Times New Roman"/>
                <w:sz w:val="20"/>
                <w:szCs w:val="24"/>
                <w:lang w:eastAsia="pl-PL"/>
              </w:rPr>
              <w:t xml:space="preserve"> …………………………………………………………</w:t>
            </w:r>
          </w:p>
        </w:tc>
      </w:tr>
    </w:tbl>
    <w:p w:rsidR="00490271" w:rsidRDefault="00490271"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4A1A9F">
      <w:pPr>
        <w:spacing w:after="0" w:line="240" w:lineRule="auto"/>
        <w:ind w:right="-108"/>
        <w:jc w:val="both"/>
        <w:rPr>
          <w:rFonts w:ascii="Times New Roman" w:eastAsia="Times New Roman" w:hAnsi="Times New Roman" w:cs="Times New Roman"/>
          <w:b/>
          <w:sz w:val="20"/>
          <w:szCs w:val="24"/>
          <w:lang w:eastAsia="pl-PL"/>
        </w:rPr>
      </w:pPr>
    </w:p>
    <w:p w:rsidR="008B40DB"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 xml:space="preserve">Oświadczenie </w:t>
      </w:r>
    </w:p>
    <w:p w:rsidR="008B40DB" w:rsidRPr="00CB34AF" w:rsidRDefault="008B40DB" w:rsidP="008B40DB">
      <w:pPr>
        <w:shd w:val="clear" w:color="auto" w:fill="D9D9D9"/>
        <w:spacing w:after="0" w:line="360" w:lineRule="auto"/>
        <w:jc w:val="center"/>
        <w:rPr>
          <w:rFonts w:ascii="Times New Roman" w:eastAsia="Times New Roman" w:hAnsi="Times New Roman" w:cs="Times New Roman"/>
          <w:b/>
          <w:smallCaps/>
          <w:sz w:val="20"/>
          <w:szCs w:val="24"/>
          <w:lang w:eastAsia="pl-PL"/>
        </w:rPr>
      </w:pPr>
      <w:r>
        <w:rPr>
          <w:rFonts w:ascii="Times New Roman" w:eastAsia="Times New Roman" w:hAnsi="Times New Roman" w:cs="Times New Roman"/>
          <w:b/>
          <w:smallCaps/>
          <w:sz w:val="20"/>
          <w:szCs w:val="24"/>
          <w:lang w:eastAsia="pl-PL"/>
        </w:rPr>
        <w:t>o przejęciu obowiązków przewodniczącego zespołu egzaminacyjnego</w:t>
      </w:r>
    </w:p>
    <w:p w:rsidR="008B40DB" w:rsidRPr="00CB34AF" w:rsidRDefault="008B40DB" w:rsidP="008B40DB">
      <w:pPr>
        <w:spacing w:after="0" w:line="360" w:lineRule="auto"/>
        <w:ind w:left="360"/>
        <w:jc w:val="center"/>
        <w:rPr>
          <w:rFonts w:ascii="Times New Roman" w:eastAsia="Times New Roman" w:hAnsi="Times New Roman" w:cs="Times New Roman"/>
          <w:i/>
          <w:sz w:val="16"/>
          <w:szCs w:val="24"/>
          <w:lang w:eastAsia="pl-PL"/>
        </w:rPr>
      </w:pPr>
    </w:p>
    <w:p w:rsidR="00490271" w:rsidRDefault="00490271" w:rsidP="004A1A9F">
      <w:pPr>
        <w:spacing w:after="0" w:line="240" w:lineRule="auto"/>
        <w:jc w:val="both"/>
        <w:rPr>
          <w:rFonts w:ascii="Times New Roman" w:eastAsia="Times New Roman" w:hAnsi="Times New Roman" w:cs="Times New Roman"/>
          <w:sz w:val="18"/>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Pr>
          <w:rFonts w:ascii="Times New Roman" w:eastAsia="Times New Roman" w:hAnsi="Times New Roman" w:cs="Times New Roman"/>
          <w:sz w:val="20"/>
          <w:lang w:eastAsia="pl-PL"/>
        </w:rPr>
        <w:t xml:space="preserve"> PZE pełnię od dnia ……………………………..</w:t>
      </w:r>
      <w:r>
        <w:rPr>
          <w:rFonts w:ascii="Times New Roman" w:eastAsia="Times New Roman" w:hAnsi="Times New Roman" w:cs="Times New Roman"/>
          <w:sz w:val="20"/>
          <w:lang w:eastAsia="pl-PL"/>
        </w:rPr>
        <w:t>…… r.</w:t>
      </w:r>
    </w:p>
    <w:p w:rsidR="00490271" w:rsidRDefault="00490271" w:rsidP="00490271">
      <w:pPr>
        <w:spacing w:after="0" w:line="240" w:lineRule="auto"/>
        <w:jc w:val="both"/>
        <w:rPr>
          <w:rFonts w:ascii="Times New Roman" w:eastAsia="Times New Roman" w:hAnsi="Times New Roman" w:cs="Times New Roman"/>
          <w:sz w:val="20"/>
          <w:lang w:eastAsia="pl-PL"/>
        </w:rPr>
      </w:pPr>
    </w:p>
    <w:p w:rsidR="00490271" w:rsidRPr="00353CA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Jednocześnie oświadczam, że</w:t>
      </w:r>
      <w:r w:rsidR="00323B62">
        <w:rPr>
          <w:rFonts w:ascii="Times New Roman" w:eastAsia="Times New Roman" w:hAnsi="Times New Roman" w:cs="Times New Roman"/>
          <w:sz w:val="20"/>
          <w:lang w:eastAsia="pl-PL"/>
        </w:rPr>
        <w:t xml:space="preserve"> </w:t>
      </w:r>
      <w:r w:rsidRPr="00353CA1">
        <w:rPr>
          <w:rFonts w:ascii="Times New Roman" w:eastAsia="Times New Roman" w:hAnsi="Times New Roman" w:cs="Times New Roman"/>
          <w:sz w:val="20"/>
          <w:lang w:eastAsia="pl-PL"/>
        </w:rPr>
        <w:t>zna</w:t>
      </w:r>
      <w:r>
        <w:rPr>
          <w:rFonts w:ascii="Times New Roman" w:eastAsia="Times New Roman" w:hAnsi="Times New Roman" w:cs="Times New Roman"/>
          <w:sz w:val="20"/>
          <w:lang w:eastAsia="pl-PL"/>
        </w:rPr>
        <w:t>m</w:t>
      </w:r>
      <w:r w:rsidRPr="00353CA1">
        <w:rPr>
          <w:rFonts w:ascii="Times New Roman" w:eastAsia="Times New Roman" w:hAnsi="Times New Roman" w:cs="Times New Roman"/>
          <w:sz w:val="20"/>
          <w:lang w:eastAsia="pl-PL"/>
        </w:rPr>
        <w:t xml:space="preserve"> przepisy</w:t>
      </w:r>
      <w:r>
        <w:rPr>
          <w:rFonts w:ascii="Times New Roman" w:eastAsia="Times New Roman" w:hAnsi="Times New Roman" w:cs="Times New Roman"/>
          <w:sz w:val="20"/>
          <w:lang w:eastAsia="pl-PL"/>
        </w:rPr>
        <w:t>:</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art. 9e ustawy z dnia 7 września 1991 r. o systemie oświaty (</w:t>
      </w:r>
      <w:r w:rsidR="00BC00DE">
        <w:rPr>
          <w:rFonts w:ascii="Times New Roman" w:hAnsi="Times New Roman" w:cs="Times New Roman"/>
          <w:sz w:val="20"/>
        </w:rPr>
        <w:t>tekst jedn. Dz.U. z 2018 r. poz. 1457</w:t>
      </w:r>
      <w:r w:rsidRPr="0051418E">
        <w:rPr>
          <w:rFonts w:ascii="Times New Roman" w:hAnsi="Times New Roman" w:cs="Times New Roman"/>
          <w:sz w:val="20"/>
        </w:rPr>
        <w:t>) – o obowiązku nieujawniania osobom nieuprawnionym materiałów egzaminacyjnych</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 xml:space="preserve">art. 100 § § 2 ust. 4 i 5 ustawy z dnia 26 czerwca 1974 r. – </w:t>
      </w:r>
      <w:r w:rsidRPr="0051418E">
        <w:rPr>
          <w:rFonts w:ascii="Times New Roman" w:hAnsi="Times New Roman" w:cs="Times New Roman"/>
          <w:i/>
          <w:sz w:val="20"/>
        </w:rPr>
        <w:t>Kodeks pracy</w:t>
      </w:r>
      <w:r w:rsidRPr="0051418E">
        <w:rPr>
          <w:rFonts w:ascii="Times New Roman" w:hAnsi="Times New Roman" w:cs="Times New Roman"/>
          <w:sz w:val="20"/>
        </w:rPr>
        <w:t xml:space="preserve"> (tekst jedn. Dz.U. z 2018 r. poz. 917, ze zm.) – o obowiązkach pracowników</w:t>
      </w:r>
    </w:p>
    <w:p w:rsidR="0051418E" w:rsidRPr="0051418E" w:rsidRDefault="0051418E" w:rsidP="0051418E">
      <w:pPr>
        <w:pStyle w:val="Akapitzlist"/>
        <w:numPr>
          <w:ilvl w:val="0"/>
          <w:numId w:val="4"/>
        </w:numPr>
        <w:spacing w:after="0" w:line="360" w:lineRule="auto"/>
        <w:ind w:left="357" w:hanging="357"/>
        <w:jc w:val="both"/>
        <w:rPr>
          <w:rFonts w:ascii="Times New Roman" w:hAnsi="Times New Roman" w:cs="Times New Roman"/>
          <w:sz w:val="20"/>
        </w:rPr>
      </w:pPr>
      <w:r w:rsidRPr="0051418E">
        <w:rPr>
          <w:rFonts w:ascii="Times New Roman" w:hAnsi="Times New Roman" w:cs="Times New Roman"/>
          <w:sz w:val="20"/>
        </w:rPr>
        <w:t xml:space="preserve">art. 266 § 1 ustawy z dnia 6 czerwca 1997 – </w:t>
      </w:r>
      <w:r w:rsidRPr="0051418E">
        <w:rPr>
          <w:rFonts w:ascii="Times New Roman" w:hAnsi="Times New Roman" w:cs="Times New Roman"/>
          <w:i/>
          <w:sz w:val="20"/>
        </w:rPr>
        <w:t>Kodeks karny</w:t>
      </w:r>
      <w:r w:rsidRPr="0051418E">
        <w:rPr>
          <w:rFonts w:ascii="Times New Roman" w:hAnsi="Times New Roman" w:cs="Times New Roman"/>
          <w:sz w:val="20"/>
        </w:rPr>
        <w:t xml:space="preserve"> (tekst jedn. Dz.U. z 2018  r. poz. 652, ze zm.</w:t>
      </w:r>
      <w:r>
        <w:rPr>
          <w:rFonts w:ascii="Times New Roman" w:hAnsi="Times New Roman" w:cs="Times New Roman"/>
          <w:sz w:val="20"/>
        </w:rPr>
        <w:t>) – o </w:t>
      </w:r>
      <w:r w:rsidRPr="0051418E">
        <w:rPr>
          <w:rFonts w:ascii="Times New Roman" w:hAnsi="Times New Roman" w:cs="Times New Roman"/>
          <w:sz w:val="20"/>
        </w:rPr>
        <w:t>odpowiedzialności karnej za ujawnienie osobie nieuprawnionej lub wykorzystanie informacji, którą uzyskało się w związku z pełnioną funkcją lub wykonywaną pracą</w:t>
      </w:r>
    </w:p>
    <w:p w:rsidR="0051418E" w:rsidRPr="0012477E" w:rsidRDefault="0051418E" w:rsidP="0051418E">
      <w:pPr>
        <w:pStyle w:val="Akapitzlist"/>
        <w:numPr>
          <w:ilvl w:val="0"/>
          <w:numId w:val="4"/>
        </w:numPr>
        <w:spacing w:after="0" w:line="360" w:lineRule="auto"/>
        <w:ind w:left="357" w:hanging="357"/>
        <w:jc w:val="both"/>
        <w:rPr>
          <w:rFonts w:ascii="Times New Roman" w:hAnsi="Times New Roman" w:cs="Times New Roman"/>
          <w:sz w:val="16"/>
        </w:rPr>
      </w:pPr>
      <w:r w:rsidRPr="0051418E">
        <w:rPr>
          <w:rFonts w:ascii="Times New Roman" w:hAnsi="Times New Roman" w:cs="Times New Roman"/>
          <w:sz w:val="20"/>
        </w:rPr>
        <w:t xml:space="preserve">art. 6 ustawy z dnia 26 stycznia 1982 r. – </w:t>
      </w:r>
      <w:r w:rsidRPr="0051418E">
        <w:rPr>
          <w:rFonts w:ascii="Times New Roman" w:hAnsi="Times New Roman" w:cs="Times New Roman"/>
          <w:i/>
          <w:sz w:val="20"/>
        </w:rPr>
        <w:t>Karta Nauczyciela</w:t>
      </w:r>
      <w:r w:rsidRPr="0051418E">
        <w:rPr>
          <w:rFonts w:ascii="Times New Roman" w:hAnsi="Times New Roman" w:cs="Times New Roman"/>
          <w:sz w:val="20"/>
        </w:rPr>
        <w:t xml:space="preserve"> (tekst jedn. Dz.U. z 2018 r. poz. 967) – o obowiązkach nauczycieli</w:t>
      </w:r>
    </w:p>
    <w:p w:rsidR="00490271" w:rsidRDefault="00490271" w:rsidP="00490271">
      <w:pPr>
        <w:spacing w:after="0" w:line="360" w:lineRule="auto"/>
        <w:jc w:val="both"/>
        <w:rPr>
          <w:rFonts w:ascii="Times New Roman" w:eastAsia="Times New Roman" w:hAnsi="Times New Roman" w:cs="Times New Roman"/>
          <w:sz w:val="20"/>
          <w:lang w:eastAsia="pl-PL"/>
        </w:rPr>
      </w:pPr>
    </w:p>
    <w:p w:rsidR="00490271" w:rsidRDefault="00490271" w:rsidP="00490271">
      <w:pPr>
        <w:spacing w:after="0" w:line="360" w:lineRule="auto"/>
        <w:jc w:val="both"/>
        <w:rPr>
          <w:rFonts w:ascii="Times New Roman" w:eastAsia="Times New Roman" w:hAnsi="Times New Roman" w:cs="Times New Roman"/>
          <w:sz w:val="20"/>
          <w:lang w:eastAsia="pl-PL"/>
        </w:rPr>
      </w:pPr>
      <w:r>
        <w:rPr>
          <w:rFonts w:ascii="Times New Roman" w:eastAsia="Times New Roman" w:hAnsi="Times New Roman" w:cs="Times New Roman"/>
          <w:sz w:val="20"/>
          <w:lang w:eastAsia="pl-PL"/>
        </w:rPr>
        <w:t xml:space="preserve">oraz że  </w:t>
      </w:r>
      <w:r w:rsidRPr="00353CA1">
        <w:rPr>
          <w:rFonts w:ascii="Times New Roman" w:eastAsia="Times New Roman" w:hAnsi="Times New Roman" w:cs="Times New Roman"/>
          <w:b/>
          <w:sz w:val="20"/>
          <w:lang w:eastAsia="pl-PL"/>
        </w:rPr>
        <w:t>nie odbyłam / nie odbyłem</w:t>
      </w:r>
      <w:r>
        <w:rPr>
          <w:rFonts w:ascii="Times New Roman" w:eastAsia="Times New Roman" w:hAnsi="Times New Roman" w:cs="Times New Roman"/>
          <w:sz w:val="20"/>
          <w:lang w:eastAsia="pl-PL"/>
        </w:rPr>
        <w:t xml:space="preserve">  //  </w:t>
      </w:r>
      <w:r w:rsidRPr="00353CA1">
        <w:rPr>
          <w:rFonts w:ascii="Times New Roman" w:eastAsia="Times New Roman" w:hAnsi="Times New Roman" w:cs="Times New Roman"/>
          <w:b/>
          <w:sz w:val="20"/>
          <w:lang w:eastAsia="pl-PL"/>
        </w:rPr>
        <w:t>odbyłam/odbyłem</w:t>
      </w:r>
      <w:r>
        <w:rPr>
          <w:rFonts w:ascii="Times New Roman" w:eastAsia="Times New Roman" w:hAnsi="Times New Roman" w:cs="Times New Roman"/>
          <w:sz w:val="20"/>
          <w:lang w:eastAsia="pl-PL"/>
        </w:rPr>
        <w:t xml:space="preserve"> szkolenie </w:t>
      </w:r>
      <w:r w:rsidRPr="00353CA1">
        <w:rPr>
          <w:rFonts w:ascii="Times New Roman" w:eastAsia="Times New Roman" w:hAnsi="Times New Roman" w:cs="Times New Roman"/>
          <w:sz w:val="20"/>
          <w:lang w:eastAsia="pl-PL"/>
        </w:rPr>
        <w:t xml:space="preserve">w zakresie organizacji </w:t>
      </w:r>
      <w:r>
        <w:rPr>
          <w:rFonts w:ascii="Times New Roman" w:eastAsia="Times New Roman" w:hAnsi="Times New Roman" w:cs="Times New Roman"/>
          <w:sz w:val="20"/>
          <w:lang w:eastAsia="pl-PL"/>
        </w:rPr>
        <w:t xml:space="preserve">egzaminu </w:t>
      </w:r>
      <w:r w:rsidR="00FE009C">
        <w:rPr>
          <w:rFonts w:ascii="Times New Roman" w:eastAsia="Times New Roman" w:hAnsi="Times New Roman" w:cs="Times New Roman"/>
          <w:sz w:val="20"/>
          <w:lang w:eastAsia="pl-PL"/>
        </w:rPr>
        <w:t>maturalnego</w:t>
      </w:r>
      <w:r w:rsidRPr="00353CA1">
        <w:rPr>
          <w:rFonts w:ascii="Times New Roman" w:eastAsia="Times New Roman" w:hAnsi="Times New Roman" w:cs="Times New Roman"/>
          <w:sz w:val="20"/>
          <w:lang w:eastAsia="pl-PL"/>
        </w:rPr>
        <w:t>.</w:t>
      </w:r>
    </w:p>
    <w:p w:rsidR="00490271" w:rsidRDefault="00490271" w:rsidP="00490271">
      <w:pPr>
        <w:spacing w:after="0" w:line="360" w:lineRule="auto"/>
        <w:jc w:val="both"/>
        <w:rPr>
          <w:rFonts w:ascii="Times New Roman" w:eastAsia="Times New Roman" w:hAnsi="Times New Roman"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22270" w:rsidTr="0042426B">
        <w:trPr>
          <w:jc w:val="right"/>
        </w:trPr>
        <w:tc>
          <w:tcPr>
            <w:tcW w:w="4926" w:type="dxa"/>
            <w:vAlign w:val="bottom"/>
          </w:tcPr>
          <w:p w:rsidR="00490271" w:rsidRPr="00B22270" w:rsidRDefault="00490271" w:rsidP="004A1A9F">
            <w:pPr>
              <w:spacing w:after="0" w:line="240" w:lineRule="auto"/>
              <w:jc w:val="center"/>
              <w:rPr>
                <w:rFonts w:ascii="Times New Roman" w:eastAsia="Times New Roman" w:hAnsi="Times New Roman" w:cs="Times New Roman"/>
                <w:sz w:val="18"/>
                <w:szCs w:val="24"/>
                <w:lang w:eastAsia="pl-PL"/>
              </w:rPr>
            </w:pPr>
            <w:r>
              <w:rPr>
                <w:rFonts w:ascii="Times New Roman" w:eastAsia="Times New Roman" w:hAnsi="Times New Roman" w:cs="Times New Roman"/>
                <w:sz w:val="18"/>
                <w:szCs w:val="24"/>
                <w:lang w:eastAsia="pl-PL"/>
              </w:rPr>
              <w:t>……………………………………………………</w:t>
            </w:r>
          </w:p>
        </w:tc>
      </w:tr>
      <w:tr w:rsidR="00490271" w:rsidRPr="00B22270" w:rsidTr="0042426B">
        <w:trPr>
          <w:jc w:val="right"/>
        </w:trPr>
        <w:tc>
          <w:tcPr>
            <w:tcW w:w="4926" w:type="dxa"/>
          </w:tcPr>
          <w:p w:rsidR="00490271" w:rsidRPr="00B22270" w:rsidRDefault="00490271" w:rsidP="004A1A9F">
            <w:pPr>
              <w:spacing w:after="0" w:line="240" w:lineRule="auto"/>
              <w:jc w:val="center"/>
              <w:rPr>
                <w:rFonts w:ascii="Times New Roman" w:eastAsia="Times New Roman" w:hAnsi="Times New Roman" w:cs="Times New Roman"/>
                <w:i/>
                <w:sz w:val="16"/>
                <w:szCs w:val="24"/>
                <w:lang w:eastAsia="pl-PL"/>
              </w:rPr>
            </w:pPr>
            <w:r>
              <w:rPr>
                <w:rFonts w:ascii="Times New Roman" w:eastAsia="Times New Roman" w:hAnsi="Times New Roman" w:cs="Times New Roman"/>
                <w:i/>
                <w:sz w:val="16"/>
                <w:szCs w:val="24"/>
                <w:lang w:eastAsia="pl-PL"/>
              </w:rPr>
              <w:t xml:space="preserve">podpis </w:t>
            </w:r>
            <w:r w:rsidR="006F0558">
              <w:rPr>
                <w:rFonts w:ascii="Times New Roman" w:hAnsi="Times New Roman" w:cs="Times New Roman"/>
                <w:i/>
                <w:sz w:val="16"/>
              </w:rPr>
              <w:t>przewodniczącego zespołu egzaminacyjnego</w:t>
            </w:r>
          </w:p>
        </w:tc>
      </w:tr>
    </w:tbl>
    <w:p w:rsidR="009B3A02" w:rsidRPr="00490271" w:rsidRDefault="00182989" w:rsidP="00490271">
      <w:ins w:id="1" w:author="Marcin" w:date="2018-07-26T14:46:00Z">
        <w:r>
          <w:rPr>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417830</wp:posOffset>
                  </wp:positionH>
                  <wp:positionV relativeFrom="paragraph">
                    <wp:posOffset>2131695</wp:posOffset>
                  </wp:positionV>
                  <wp:extent cx="5408930" cy="55626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Default="00182989"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182989" w:rsidRDefault="00182989" w:rsidP="000339EF">
                                    <w:pPr>
                                      <w:pStyle w:val="Stopka"/>
                                      <w:spacing w:after="0" w:line="240" w:lineRule="auto"/>
                                      <w:jc w:val="both"/>
                                      <w:rPr>
                                        <w:rFonts w:ascii="Times New Roman" w:hAnsi="Times New Roman" w:cs="Times New Roman"/>
                                        <w:sz w:val="14"/>
                                      </w:rPr>
                                    </w:pP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2.9pt;margin-top:167.85pt;width:425.9pt;height:43.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182989" w:rsidRDefault="00182989"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182989" w:rsidRDefault="00182989" w:rsidP="000339EF">
                              <w:pPr>
                                <w:pStyle w:val="Stopka"/>
                                <w:spacing w:after="0" w:line="240" w:lineRule="auto"/>
                                <w:jc w:val="both"/>
                                <w:rPr>
                                  <w:rFonts w:ascii="Times New Roman" w:hAnsi="Times New Roman" w:cs="Times New Roman"/>
                                  <w:sz w:val="14"/>
                                </w:rPr>
                              </w:pPr>
                            </w:p>
                          </w:tc>
                        </w:tr>
                      </w:tbl>
                      <w:p w:rsidR="00182989" w:rsidRDefault="00182989" w:rsidP="00182989"/>
                    </w:txbxContent>
                  </v:textbox>
                </v:shape>
              </w:pict>
            </mc:Fallback>
          </mc:AlternateContent>
        </w:r>
        <w:r w:rsidR="0051418E">
          <w:rPr>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ins>
    </w:p>
    <w:sectPr w:rsidR="009B3A02" w:rsidRPr="00490271"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844" w:rsidRDefault="00A72844" w:rsidP="00CB34AF">
      <w:pPr>
        <w:spacing w:after="0" w:line="240" w:lineRule="auto"/>
      </w:pPr>
      <w:r>
        <w:separator/>
      </w:r>
    </w:p>
  </w:endnote>
  <w:endnote w:type="continuationSeparator" w:id="0">
    <w:p w:rsidR="00A72844" w:rsidRDefault="00A72844"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844" w:rsidRDefault="00A72844" w:rsidP="00CB34AF">
      <w:pPr>
        <w:spacing w:after="0" w:line="240" w:lineRule="auto"/>
      </w:pPr>
      <w:r>
        <w:separator/>
      </w:r>
    </w:p>
  </w:footnote>
  <w:footnote w:type="continuationSeparator" w:id="0">
    <w:p w:rsidR="00A72844" w:rsidRDefault="00A72844"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9778" w:type="dxa"/>
      <w:tblLook w:val="04A0" w:firstRow="1" w:lastRow="0" w:firstColumn="1" w:lastColumn="0" w:noHBand="0" w:noVBand="1"/>
    </w:tblPr>
    <w:tblGrid>
      <w:gridCol w:w="1384"/>
      <w:gridCol w:w="8394"/>
    </w:tblGrid>
    <w:tr w:rsidR="00CB34AF" w:rsidTr="00BF0BCB">
      <w:trPr>
        <w:trHeight w:val="132"/>
      </w:trPr>
      <w:tc>
        <w:tcPr>
          <w:tcW w:w="1384" w:type="dxa"/>
          <w:shd w:val="clear" w:color="auto" w:fill="595959" w:themeFill="text1" w:themeFillTint="A6"/>
        </w:tcPr>
        <w:p w:rsidR="00CB34AF" w:rsidRPr="001874F4" w:rsidRDefault="00490271" w:rsidP="00CB34AF">
          <w:pPr>
            <w:tabs>
              <w:tab w:val="left" w:pos="1947"/>
            </w:tabs>
            <w:spacing w:after="0" w:line="240" w:lineRule="auto"/>
            <w:rPr>
              <w:rFonts w:ascii="Times New Roman" w:hAnsi="Times New Roman" w:cs="Times New Roman"/>
              <w:b/>
              <w:color w:val="FFFFFF"/>
              <w:sz w:val="20"/>
              <w:szCs w:val="24"/>
            </w:rPr>
          </w:pPr>
          <w:r>
            <w:rPr>
              <w:rFonts w:ascii="Times New Roman" w:hAnsi="Times New Roman" w:cs="Times New Roman"/>
              <w:b/>
              <w:color w:val="FFFFFF"/>
              <w:sz w:val="20"/>
              <w:szCs w:val="24"/>
            </w:rPr>
            <w:t>Załącznik 8c</w:t>
          </w:r>
        </w:p>
      </w:tc>
      <w:tc>
        <w:tcPr>
          <w:tcW w:w="8394" w:type="dxa"/>
          <w:vAlign w:val="center"/>
        </w:tcPr>
        <w:p w:rsidR="00CB34AF" w:rsidRPr="00CB34AF" w:rsidRDefault="00490271" w:rsidP="00943EAC">
          <w:pPr>
            <w:tabs>
              <w:tab w:val="left" w:pos="1947"/>
            </w:tabs>
            <w:spacing w:after="0" w:line="240" w:lineRule="auto"/>
            <w:rPr>
              <w:rFonts w:ascii="Times New Roman" w:hAnsi="Times New Roman" w:cs="Times New Roman"/>
              <w:i/>
              <w:sz w:val="16"/>
            </w:rPr>
          </w:pPr>
          <w:r>
            <w:rPr>
              <w:rFonts w:ascii="Times New Roman" w:hAnsi="Times New Roman" w:cs="Times New Roman"/>
              <w:i/>
              <w:sz w:val="16"/>
            </w:rPr>
            <w:t>Oświadczenie o przejęciu obowiązków PZE</w:t>
          </w:r>
        </w:p>
      </w:tc>
    </w:tr>
  </w:tbl>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EFBA552A"/>
    <w:lvl w:ilvl="0" w:tplc="B4FCB29A">
      <w:start w:val="1"/>
      <w:numFmt w:val="lowerLetter"/>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n">
    <w15:presenceInfo w15:providerId="None" w15:userId="Marc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B520B"/>
    <w:rsid w:val="00103DA8"/>
    <w:rsid w:val="00140604"/>
    <w:rsid w:val="00143972"/>
    <w:rsid w:val="00172F7D"/>
    <w:rsid w:val="00182989"/>
    <w:rsid w:val="001874F4"/>
    <w:rsid w:val="001A79A2"/>
    <w:rsid w:val="001F33CA"/>
    <w:rsid w:val="002868AA"/>
    <w:rsid w:val="00323B62"/>
    <w:rsid w:val="00324C1B"/>
    <w:rsid w:val="00332050"/>
    <w:rsid w:val="003864A9"/>
    <w:rsid w:val="003E0BF9"/>
    <w:rsid w:val="0042426B"/>
    <w:rsid w:val="004340E7"/>
    <w:rsid w:val="00442086"/>
    <w:rsid w:val="00463162"/>
    <w:rsid w:val="00490271"/>
    <w:rsid w:val="004A1A9F"/>
    <w:rsid w:val="004B63D2"/>
    <w:rsid w:val="00511CC7"/>
    <w:rsid w:val="0051418E"/>
    <w:rsid w:val="00552092"/>
    <w:rsid w:val="00555401"/>
    <w:rsid w:val="00555A61"/>
    <w:rsid w:val="00575A67"/>
    <w:rsid w:val="005B7B4A"/>
    <w:rsid w:val="00625086"/>
    <w:rsid w:val="006A2BBA"/>
    <w:rsid w:val="006F0558"/>
    <w:rsid w:val="007C18B8"/>
    <w:rsid w:val="0088572E"/>
    <w:rsid w:val="00897428"/>
    <w:rsid w:val="008B40DB"/>
    <w:rsid w:val="00943EAC"/>
    <w:rsid w:val="0099204A"/>
    <w:rsid w:val="009B3A02"/>
    <w:rsid w:val="00A34B4D"/>
    <w:rsid w:val="00A72844"/>
    <w:rsid w:val="00A81103"/>
    <w:rsid w:val="00AF10AC"/>
    <w:rsid w:val="00B40B42"/>
    <w:rsid w:val="00BC00DE"/>
    <w:rsid w:val="00BD31D9"/>
    <w:rsid w:val="00BF0BCB"/>
    <w:rsid w:val="00C23481"/>
    <w:rsid w:val="00C5302C"/>
    <w:rsid w:val="00C64C40"/>
    <w:rsid w:val="00C734A5"/>
    <w:rsid w:val="00C91500"/>
    <w:rsid w:val="00CB34AF"/>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1389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Smolik</dc:creator>
  <cp:lastModifiedBy>Marcin</cp:lastModifiedBy>
  <cp:revision>4</cp:revision>
  <dcterms:created xsi:type="dcterms:W3CDTF">2018-07-28T11:20:00Z</dcterms:created>
  <dcterms:modified xsi:type="dcterms:W3CDTF">2018-08-07T07:00:00Z</dcterms:modified>
</cp:coreProperties>
</file>